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120" w:after="240"/>
        <w:jc w:val="center"/>
        <w:rPr>
          <w:rFonts w:cs="Arial"/>
          <w:b/>
          <w:spacing w:val="-3"/>
          <w:szCs w:val="21"/>
          <w:lang w:val="es-ES_tradnl"/>
        </w:rPr>
      </w:pPr>
      <w:bookmarkStart w:id="0" w:name="_GoBack"/>
      <w:bookmarkEnd w:id="0"/>
      <w:r>
        <w:rPr>
          <w:rFonts w:cs="Arial"/>
          <w:b/>
          <w:spacing w:val="-3"/>
          <w:szCs w:val="21"/>
          <w:lang w:val="es-ES_tradnl"/>
        </w:rPr>
        <w:t>ANEXO VII</w:t>
      </w:r>
    </w:p>
    <w:p>
      <w:pPr>
        <w:pStyle w:val="Normal"/>
        <w:suppressAutoHyphens w:val="true"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>SUBCONTRATACIÓN</w:t>
      </w:r>
    </w:p>
    <w:p>
      <w:pPr>
        <w:pStyle w:val="Normal"/>
        <w:suppressAutoHyphens w:val="true"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>(Especificar para cada lote, en su caso)</w:t>
      </w:r>
    </w:p>
    <w:p>
      <w:pPr>
        <w:pStyle w:val="Normal"/>
        <w:suppressAutoHyphens w:val="true"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</w:r>
    </w:p>
    <w:p>
      <w:pPr>
        <w:pStyle w:val="Normal"/>
        <w:suppressAutoHyphens w:val="true"/>
        <w:spacing w:before="120" w:after="24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</w:r>
    </w:p>
    <w:p>
      <w:pPr>
        <w:pStyle w:val="Normal"/>
        <w:numPr>
          <w:ilvl w:val="0"/>
          <w:numId w:val="4"/>
        </w:numPr>
        <w:suppressAutoHyphens w:val="true"/>
        <w:spacing w:before="120" w:after="24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>Porcentaje de los contratos basados en el acuerdo marco que tiene previsto subcontratar, importe y nombre o perfil empresarial de la persona subcontratista por lote, en su caso:</w:t>
      </w:r>
    </w:p>
    <w:p>
      <w:pPr>
        <w:pStyle w:val="Normal"/>
        <w:suppressAutoHyphens w:val="true"/>
        <w:spacing w:before="120" w:after="240"/>
        <w:ind w:left="72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>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3"/>
        </w:numPr>
        <w:suppressAutoHyphens w:val="true"/>
        <w:spacing w:before="120" w:after="24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>En el supuesto de que se prevea la subcontratación de servidores o los servicios asociados a los mismos se indicará, el nombre y perfil empresarial, definido por referencia a las condiciones de solvencia profesional o técnica, de las personas subcontratistas a los que se vaya a encomendar su realización:</w:t>
      </w:r>
    </w:p>
    <w:p>
      <w:pPr>
        <w:pStyle w:val="Normal"/>
        <w:suppressAutoHyphens w:val="true"/>
        <w:spacing w:before="120" w:after="240"/>
        <w:ind w:left="72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>____________________________________________________________________________________________________________________________________</w:t>
      </w:r>
    </w:p>
    <w:p>
      <w:pPr>
        <w:pStyle w:val="Normal"/>
        <w:spacing w:before="120" w:after="24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</w:r>
    </w:p>
    <w:p>
      <w:pPr>
        <w:pStyle w:val="Normal"/>
        <w:spacing w:before="120" w:after="24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 xml:space="preserve">                                                                       </w:t>
      </w:r>
      <w:r>
        <w:rPr>
          <w:rFonts w:cs="Arial"/>
          <w:spacing w:val="-3"/>
          <w:szCs w:val="21"/>
          <w:lang w:val="es-ES_tradnl"/>
        </w:rPr>
        <w:t>En .              .. a, ... de             ... de...</w:t>
      </w:r>
    </w:p>
    <w:p>
      <w:pPr>
        <w:pStyle w:val="Normal"/>
        <w:spacing w:before="120" w:after="24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</w:r>
    </w:p>
    <w:p>
      <w:pPr>
        <w:pStyle w:val="Normal"/>
        <w:spacing w:before="120" w:after="240"/>
        <w:rPr>
          <w:rFonts w:cs="Arial"/>
          <w:spacing w:val="-3"/>
          <w:szCs w:val="21"/>
          <w:lang w:val="es-ES_tradnl"/>
        </w:rPr>
      </w:pPr>
      <w:r>
        <w:rPr>
          <w:rFonts w:cs="Arial"/>
          <w:spacing w:val="-3"/>
          <w:szCs w:val="21"/>
          <w:lang w:val="es-ES_tradnl"/>
        </w:rPr>
        <w:t xml:space="preserve">                                  </w:t>
      </w:r>
      <w:r>
        <w:rPr>
          <w:rFonts w:cs="Arial"/>
          <w:spacing w:val="-3"/>
          <w:szCs w:val="21"/>
          <w:lang w:val="es-ES_tradnl"/>
        </w:rPr>
        <w:t xml:space="preserve">Fdo.: ...             </w:t>
      </w:r>
    </w:p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  <w:font w:name="NewsGotT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400"/>
      <w:rPr/>
    </w:pPr>
    <w:del w:id="0" w:author="EVA ROJAS CALVO" w:date="2025-10-23T09:54:19Z">
      <w:r>
        <w:rPr/>
        <w:delText>‍‍‍‍‍‍‍‍</w:delText>
      </w:r>
    </w:del>
    <w:ins w:id="1" w:author="EVA ROJAS CALVO" w:date="2025-10-23T09:54:38Z">
      <w:r>
        <w:rPr/>
        <w:drawing>
          <wp:inline distT="0" distB="0" distL="0" distR="0">
            <wp:extent cx="6048375" cy="779145"/>
            <wp:effectExtent l="0" t="0" r="0" b="0"/>
            <wp:docPr id="2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NewsGotT" w:hAnsi="NewsGotT" w:cs="NewsGot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NewsGotT" w:hAnsi="NewsGotT" w:cs="NewsGotT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trackRevisions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character" w:styleId="LineNumber">
    <w:name w:val="line number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448B1C-1010-4428-BAB8-9F25DD41C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LibreOffice/24.8.3.2$Windows_X86_64 LibreOffice_project/48a6bac9e7e268aeb4c3483fcf825c94556d9f92</Application>
  <AppVersion>15.0000</AppVersion>
  <Pages>1</Pages>
  <Words>101</Words>
  <Characters>758</Characters>
  <CharactersWithSpaces>992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2024-08-06T12:08:00Z</dcterms:created>
  <dc:creator>Pablo M Romero Romero</dc:creator>
  <dc:description/>
  <dc:language>es-ES</dc:language>
  <cp:lastModifiedBy>EVA ROJAS CALVO</cp:lastModifiedBy>
  <cp:lastPrinted>2023-07-13T08:25:00Z</cp:lastPrinted>
  <dcterms:modified xsi:type="dcterms:W3CDTF">2025-10-23T09:54:56Z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